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39556" w14:textId="1B261926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Pr="007051BD">
        <w:t xml:space="preserve">1: </w:t>
      </w:r>
      <w:r w:rsidR="00F70874" w:rsidRPr="00CC1C2A">
        <w:t xml:space="preserve">Employment and employability in the </w:t>
      </w:r>
      <w:r w:rsidR="00F70874">
        <w:t>construction</w:t>
      </w:r>
      <w:r w:rsidR="00F70874" w:rsidRPr="00CC1C2A">
        <w:t xml:space="preserve"> sector</w:t>
      </w:r>
      <w:r w:rsidR="001155AE">
        <w:t xml:space="preserve"> (Learner)</w:t>
      </w:r>
    </w:p>
    <w:p w14:paraId="5C4F3365" w14:textId="3A52EFB6" w:rsidR="00474F67" w:rsidRDefault="00474F67" w:rsidP="00CF1BE9">
      <w:pPr>
        <w:pStyle w:val="Heading1"/>
      </w:pPr>
      <w:r w:rsidRPr="00692A45">
        <w:t xml:space="preserve">Worksheet </w:t>
      </w:r>
      <w:r w:rsidR="00A1036E">
        <w:t>13</w:t>
      </w:r>
      <w:r w:rsidR="00DA3B76">
        <w:t xml:space="preserve">: </w:t>
      </w:r>
      <w:bookmarkStart w:id="0" w:name="_Hlk131340986"/>
      <w:r w:rsidR="00CF1BE9" w:rsidRPr="00CF1BE9">
        <w:t xml:space="preserve">Scope of </w:t>
      </w:r>
      <w:bookmarkEnd w:id="0"/>
      <w:r w:rsidR="00D20401">
        <w:t>r</w:t>
      </w:r>
      <w:r w:rsidR="00D20401" w:rsidRPr="00CF1BE9">
        <w:t>esponsibility</w:t>
      </w:r>
    </w:p>
    <w:p w14:paraId="71148746" w14:textId="3BA70F9F" w:rsidR="00CF1BE9" w:rsidRDefault="00D94529" w:rsidP="00CF1BE9">
      <w:r>
        <w:rPr>
          <w:b/>
        </w:rPr>
        <w:t xml:space="preserve">Task: </w:t>
      </w:r>
      <w:r w:rsidR="000229ED">
        <w:t>Answer the following questions about your potential scope of responsibility as a trades person in the construction industry</w:t>
      </w:r>
      <w:r w:rsidR="00E53896">
        <w:t>.</w:t>
      </w:r>
      <w:r w:rsidR="000229ED">
        <w:t xml:space="preserve"> </w:t>
      </w:r>
    </w:p>
    <w:p w14:paraId="5A36E295" w14:textId="77777777" w:rsidR="006F4E8B" w:rsidRDefault="006F4E8B" w:rsidP="00CF1BE9"/>
    <w:p w14:paraId="4B22B039" w14:textId="069F4340" w:rsidR="00CF1BE9" w:rsidRDefault="006F4E8B" w:rsidP="006B073C">
      <w:r>
        <w:t xml:space="preserve">1 </w:t>
      </w:r>
      <w:r w:rsidR="00CF1BE9">
        <w:t>What is the scope of responsibility for a tradesperson in the UK construction industry?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900EE" w14:paraId="14AB9CA2" w14:textId="77777777" w:rsidTr="003900EE">
        <w:tc>
          <w:tcPr>
            <w:tcW w:w="9508" w:type="dxa"/>
          </w:tcPr>
          <w:p w14:paraId="14B8E811" w14:textId="77777777" w:rsidR="003900EE" w:rsidRDefault="003900EE" w:rsidP="00CF1BE9"/>
        </w:tc>
      </w:tr>
      <w:tr w:rsidR="003900EE" w14:paraId="49452B61" w14:textId="77777777" w:rsidTr="003900EE">
        <w:tc>
          <w:tcPr>
            <w:tcW w:w="9508" w:type="dxa"/>
          </w:tcPr>
          <w:p w14:paraId="16A4BF22" w14:textId="77777777" w:rsidR="003900EE" w:rsidRDefault="003900EE" w:rsidP="00CF1BE9"/>
        </w:tc>
      </w:tr>
      <w:tr w:rsidR="003900EE" w14:paraId="343DCE5C" w14:textId="77777777" w:rsidTr="003900EE">
        <w:tc>
          <w:tcPr>
            <w:tcW w:w="9508" w:type="dxa"/>
          </w:tcPr>
          <w:p w14:paraId="7D9E12A2" w14:textId="77777777" w:rsidR="003900EE" w:rsidRDefault="003900EE" w:rsidP="00CF1BE9"/>
        </w:tc>
      </w:tr>
      <w:tr w:rsidR="003900EE" w14:paraId="0A9C219E" w14:textId="77777777" w:rsidTr="003900EE">
        <w:tc>
          <w:tcPr>
            <w:tcW w:w="9508" w:type="dxa"/>
          </w:tcPr>
          <w:p w14:paraId="756A506B" w14:textId="77777777" w:rsidR="003900EE" w:rsidRDefault="003900EE" w:rsidP="00CF1BE9"/>
        </w:tc>
      </w:tr>
    </w:tbl>
    <w:p w14:paraId="3D4BA851" w14:textId="77777777" w:rsidR="000229ED" w:rsidRDefault="000229ED" w:rsidP="00CF1BE9"/>
    <w:p w14:paraId="0983A9AE" w14:textId="17CB7AC9" w:rsidR="00CF1BE9" w:rsidRDefault="006F4E8B" w:rsidP="006B073C">
      <w:r>
        <w:t xml:space="preserve">2 </w:t>
      </w:r>
      <w:r w:rsidR="00CF1BE9">
        <w:t>Why is it important for a tradesperson to have a good understanding of their responsibilities?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900EE" w14:paraId="3430963B" w14:textId="77777777" w:rsidTr="000A5D0E">
        <w:tc>
          <w:tcPr>
            <w:tcW w:w="9508" w:type="dxa"/>
          </w:tcPr>
          <w:p w14:paraId="4F3B6222" w14:textId="77777777" w:rsidR="003900EE" w:rsidRDefault="003900EE" w:rsidP="000A5D0E"/>
        </w:tc>
      </w:tr>
      <w:tr w:rsidR="003900EE" w14:paraId="6DDD39B1" w14:textId="77777777" w:rsidTr="000A5D0E">
        <w:tc>
          <w:tcPr>
            <w:tcW w:w="9508" w:type="dxa"/>
          </w:tcPr>
          <w:p w14:paraId="47003425" w14:textId="77777777" w:rsidR="003900EE" w:rsidRDefault="003900EE" w:rsidP="000A5D0E"/>
        </w:tc>
      </w:tr>
      <w:tr w:rsidR="003900EE" w14:paraId="732F354B" w14:textId="77777777" w:rsidTr="000A5D0E">
        <w:tc>
          <w:tcPr>
            <w:tcW w:w="9508" w:type="dxa"/>
          </w:tcPr>
          <w:p w14:paraId="5AFB3BBA" w14:textId="77777777" w:rsidR="003900EE" w:rsidRDefault="003900EE" w:rsidP="000A5D0E"/>
        </w:tc>
      </w:tr>
      <w:tr w:rsidR="003900EE" w14:paraId="73BBB1F9" w14:textId="77777777" w:rsidTr="000A5D0E">
        <w:tc>
          <w:tcPr>
            <w:tcW w:w="9508" w:type="dxa"/>
          </w:tcPr>
          <w:p w14:paraId="18724B33" w14:textId="77777777" w:rsidR="003900EE" w:rsidRDefault="003900EE" w:rsidP="000A5D0E"/>
        </w:tc>
      </w:tr>
    </w:tbl>
    <w:p w14:paraId="60AECDB1" w14:textId="77777777" w:rsidR="000229ED" w:rsidRDefault="000229ED" w:rsidP="00CF1BE9"/>
    <w:p w14:paraId="7E77DD14" w14:textId="4F4468E0" w:rsidR="00CF1BE9" w:rsidRDefault="006F4E8B" w:rsidP="006B073C">
      <w:r>
        <w:t xml:space="preserve">3 </w:t>
      </w:r>
      <w:r w:rsidR="00CF1BE9">
        <w:t xml:space="preserve">How can a tradesperson ensure </w:t>
      </w:r>
      <w:r w:rsidR="00D33C1F">
        <w:t>t</w:t>
      </w:r>
      <w:r w:rsidR="00CF1BE9">
        <w:t>hey are meeting their responsibilities?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900EE" w14:paraId="294F6402" w14:textId="77777777" w:rsidTr="000A5D0E">
        <w:tc>
          <w:tcPr>
            <w:tcW w:w="9508" w:type="dxa"/>
          </w:tcPr>
          <w:p w14:paraId="5BA3786A" w14:textId="77777777" w:rsidR="003900EE" w:rsidRDefault="003900EE" w:rsidP="000A5D0E"/>
        </w:tc>
      </w:tr>
      <w:tr w:rsidR="003900EE" w14:paraId="0946EEE8" w14:textId="77777777" w:rsidTr="000A5D0E">
        <w:tc>
          <w:tcPr>
            <w:tcW w:w="9508" w:type="dxa"/>
          </w:tcPr>
          <w:p w14:paraId="65BC70F9" w14:textId="77777777" w:rsidR="003900EE" w:rsidRDefault="003900EE" w:rsidP="000A5D0E"/>
        </w:tc>
      </w:tr>
      <w:tr w:rsidR="003900EE" w14:paraId="3DF7CE7B" w14:textId="77777777" w:rsidTr="000A5D0E">
        <w:tc>
          <w:tcPr>
            <w:tcW w:w="9508" w:type="dxa"/>
          </w:tcPr>
          <w:p w14:paraId="0147E3B9" w14:textId="77777777" w:rsidR="003900EE" w:rsidRDefault="003900EE" w:rsidP="000A5D0E"/>
        </w:tc>
      </w:tr>
      <w:tr w:rsidR="003900EE" w14:paraId="3D97C536" w14:textId="77777777" w:rsidTr="000A5D0E">
        <w:tc>
          <w:tcPr>
            <w:tcW w:w="9508" w:type="dxa"/>
          </w:tcPr>
          <w:p w14:paraId="4BF97F5C" w14:textId="77777777" w:rsidR="003900EE" w:rsidRDefault="003900EE" w:rsidP="000A5D0E"/>
        </w:tc>
      </w:tr>
      <w:tr w:rsidR="003900EE" w14:paraId="7C151012" w14:textId="77777777" w:rsidTr="000A5D0E">
        <w:tc>
          <w:tcPr>
            <w:tcW w:w="9508" w:type="dxa"/>
          </w:tcPr>
          <w:p w14:paraId="7281E402" w14:textId="77777777" w:rsidR="003900EE" w:rsidRDefault="003900EE" w:rsidP="000A5D0E"/>
        </w:tc>
      </w:tr>
    </w:tbl>
    <w:p w14:paraId="3FF75DEC" w14:textId="02A7A47B" w:rsidR="000229ED" w:rsidRDefault="003900EE" w:rsidP="00CF1BE9">
      <w:r>
        <w:tab/>
      </w:r>
    </w:p>
    <w:p w14:paraId="7BB7E4A7" w14:textId="16447DE3" w:rsidR="00CF1BE9" w:rsidRDefault="006F4E8B" w:rsidP="006B073C">
      <w:r>
        <w:t xml:space="preserve">4 </w:t>
      </w:r>
      <w:r w:rsidR="00CF1BE9">
        <w:t>What are some potential consequences of a tradesperson failing to meet their responsibilities?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900EE" w14:paraId="46249FF3" w14:textId="77777777" w:rsidTr="000A5D0E">
        <w:tc>
          <w:tcPr>
            <w:tcW w:w="9508" w:type="dxa"/>
          </w:tcPr>
          <w:p w14:paraId="66903A97" w14:textId="77777777" w:rsidR="003900EE" w:rsidRDefault="003900EE" w:rsidP="000A5D0E"/>
        </w:tc>
      </w:tr>
      <w:tr w:rsidR="003900EE" w14:paraId="0BE4BC89" w14:textId="77777777" w:rsidTr="000A5D0E">
        <w:tc>
          <w:tcPr>
            <w:tcW w:w="9508" w:type="dxa"/>
          </w:tcPr>
          <w:p w14:paraId="0619191A" w14:textId="77777777" w:rsidR="003900EE" w:rsidRDefault="003900EE" w:rsidP="000A5D0E"/>
        </w:tc>
      </w:tr>
      <w:tr w:rsidR="003900EE" w14:paraId="4EE22269" w14:textId="77777777" w:rsidTr="000A5D0E">
        <w:tc>
          <w:tcPr>
            <w:tcW w:w="9508" w:type="dxa"/>
          </w:tcPr>
          <w:p w14:paraId="18173F3F" w14:textId="77777777" w:rsidR="003900EE" w:rsidRDefault="003900EE" w:rsidP="000A5D0E"/>
        </w:tc>
      </w:tr>
      <w:tr w:rsidR="003900EE" w14:paraId="572298D2" w14:textId="77777777" w:rsidTr="000A5D0E">
        <w:tc>
          <w:tcPr>
            <w:tcW w:w="9508" w:type="dxa"/>
          </w:tcPr>
          <w:p w14:paraId="2ADF6496" w14:textId="77777777" w:rsidR="003900EE" w:rsidRDefault="003900EE" w:rsidP="000A5D0E"/>
        </w:tc>
      </w:tr>
    </w:tbl>
    <w:p w14:paraId="481C0AFB" w14:textId="77777777" w:rsidR="000229ED" w:rsidRDefault="000229ED" w:rsidP="00CF1BE9"/>
    <w:p w14:paraId="036CC3E2" w14:textId="77777777" w:rsidR="006F4E8B" w:rsidRDefault="006F4E8B" w:rsidP="006B073C"/>
    <w:p w14:paraId="1E481DF8" w14:textId="7EA372EA" w:rsidR="00CF1BE9" w:rsidRDefault="006F4E8B" w:rsidP="006B073C">
      <w:r>
        <w:lastRenderedPageBreak/>
        <w:t xml:space="preserve">5 </w:t>
      </w:r>
      <w:r w:rsidR="00CF1BE9">
        <w:t>How can employers support their tradespeople in meeting their responsibilities?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900EE" w14:paraId="2CB7134A" w14:textId="77777777" w:rsidTr="000A5D0E">
        <w:tc>
          <w:tcPr>
            <w:tcW w:w="9508" w:type="dxa"/>
          </w:tcPr>
          <w:p w14:paraId="6BCCD93E" w14:textId="77777777" w:rsidR="003900EE" w:rsidRDefault="003900EE" w:rsidP="000A5D0E"/>
        </w:tc>
      </w:tr>
      <w:tr w:rsidR="003900EE" w14:paraId="7028FDEE" w14:textId="77777777" w:rsidTr="000A5D0E">
        <w:tc>
          <w:tcPr>
            <w:tcW w:w="9508" w:type="dxa"/>
          </w:tcPr>
          <w:p w14:paraId="066BC9CA" w14:textId="77777777" w:rsidR="003900EE" w:rsidRDefault="003900EE" w:rsidP="000A5D0E"/>
        </w:tc>
      </w:tr>
      <w:tr w:rsidR="003900EE" w14:paraId="4AD9B493" w14:textId="77777777" w:rsidTr="000A5D0E">
        <w:tc>
          <w:tcPr>
            <w:tcW w:w="9508" w:type="dxa"/>
          </w:tcPr>
          <w:p w14:paraId="6FA29276" w14:textId="77777777" w:rsidR="003900EE" w:rsidRDefault="003900EE" w:rsidP="000A5D0E"/>
        </w:tc>
      </w:tr>
      <w:tr w:rsidR="003900EE" w14:paraId="6E59346F" w14:textId="77777777" w:rsidTr="000A5D0E">
        <w:tc>
          <w:tcPr>
            <w:tcW w:w="9508" w:type="dxa"/>
          </w:tcPr>
          <w:p w14:paraId="1CF1410C" w14:textId="77777777" w:rsidR="003900EE" w:rsidRDefault="003900EE" w:rsidP="000A5D0E"/>
        </w:tc>
      </w:tr>
      <w:tr w:rsidR="003900EE" w14:paraId="26647A88" w14:textId="77777777" w:rsidTr="000A5D0E">
        <w:tc>
          <w:tcPr>
            <w:tcW w:w="9508" w:type="dxa"/>
          </w:tcPr>
          <w:p w14:paraId="6F3D86AD" w14:textId="77777777" w:rsidR="003900EE" w:rsidRDefault="003900EE" w:rsidP="000A5D0E"/>
        </w:tc>
      </w:tr>
    </w:tbl>
    <w:p w14:paraId="6045EECA" w14:textId="09BC2866" w:rsidR="005A6DD5" w:rsidRDefault="005A6DD5" w:rsidP="003900EE"/>
    <w:p w14:paraId="6A3C22A6" w14:textId="15929447" w:rsidR="005A6DD5" w:rsidRDefault="006F4E8B" w:rsidP="006B073C">
      <w:bookmarkStart w:id="1" w:name="_Hlk132534229"/>
      <w:r>
        <w:t xml:space="preserve">6 </w:t>
      </w:r>
      <w:r w:rsidR="005A6DD5">
        <w:t xml:space="preserve">What are some situations where it might be necessary to involve a supervisor in problem-solving as a tradesperson in the UK construction industry?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5A6DD5" w14:paraId="451E46E0" w14:textId="77777777" w:rsidTr="007D33E6">
        <w:tc>
          <w:tcPr>
            <w:tcW w:w="9508" w:type="dxa"/>
          </w:tcPr>
          <w:p w14:paraId="5D9F58CB" w14:textId="77777777" w:rsidR="005A6DD5" w:rsidRDefault="005A6DD5" w:rsidP="007D33E6"/>
        </w:tc>
      </w:tr>
      <w:tr w:rsidR="005A6DD5" w14:paraId="390FF017" w14:textId="77777777" w:rsidTr="007D33E6">
        <w:tc>
          <w:tcPr>
            <w:tcW w:w="9508" w:type="dxa"/>
          </w:tcPr>
          <w:p w14:paraId="3591E521" w14:textId="77777777" w:rsidR="005A6DD5" w:rsidRDefault="005A6DD5" w:rsidP="007D33E6"/>
        </w:tc>
      </w:tr>
      <w:tr w:rsidR="005A6DD5" w14:paraId="7C7441E9" w14:textId="77777777" w:rsidTr="007D33E6">
        <w:tc>
          <w:tcPr>
            <w:tcW w:w="9508" w:type="dxa"/>
          </w:tcPr>
          <w:p w14:paraId="337A78AD" w14:textId="77777777" w:rsidR="005A6DD5" w:rsidRDefault="005A6DD5" w:rsidP="007D33E6"/>
        </w:tc>
      </w:tr>
      <w:tr w:rsidR="005A6DD5" w14:paraId="22CBFF33" w14:textId="77777777" w:rsidTr="007D33E6">
        <w:tc>
          <w:tcPr>
            <w:tcW w:w="9508" w:type="dxa"/>
          </w:tcPr>
          <w:p w14:paraId="13118946" w14:textId="77777777" w:rsidR="005A6DD5" w:rsidRDefault="005A6DD5" w:rsidP="007D33E6"/>
        </w:tc>
      </w:tr>
      <w:tr w:rsidR="005A6DD5" w14:paraId="26B83279" w14:textId="77777777" w:rsidTr="007D33E6">
        <w:tc>
          <w:tcPr>
            <w:tcW w:w="9508" w:type="dxa"/>
          </w:tcPr>
          <w:p w14:paraId="070A06EC" w14:textId="77777777" w:rsidR="005A6DD5" w:rsidRDefault="005A6DD5" w:rsidP="007D33E6"/>
        </w:tc>
      </w:tr>
    </w:tbl>
    <w:p w14:paraId="1664F44B" w14:textId="77777777" w:rsidR="005A6DD5" w:rsidRDefault="005A6DD5" w:rsidP="005A6DD5"/>
    <w:p w14:paraId="643E5299" w14:textId="04F7D54A" w:rsidR="005A6DD5" w:rsidRDefault="006F4E8B" w:rsidP="006B073C">
      <w:r>
        <w:t xml:space="preserve">7 </w:t>
      </w:r>
      <w:r w:rsidR="005A6DD5">
        <w:t xml:space="preserve">How can tradespeople determine when it is appropriate to pass on responsibility for problem-solving to a supervisor?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5A6DD5" w14:paraId="3F0F92BE" w14:textId="77777777" w:rsidTr="007D33E6">
        <w:tc>
          <w:tcPr>
            <w:tcW w:w="9508" w:type="dxa"/>
          </w:tcPr>
          <w:p w14:paraId="51798C7E" w14:textId="77777777" w:rsidR="005A6DD5" w:rsidRDefault="005A6DD5" w:rsidP="007D33E6"/>
        </w:tc>
      </w:tr>
      <w:tr w:rsidR="005A6DD5" w14:paraId="0B439D41" w14:textId="77777777" w:rsidTr="007D33E6">
        <w:tc>
          <w:tcPr>
            <w:tcW w:w="9508" w:type="dxa"/>
          </w:tcPr>
          <w:p w14:paraId="537D5C1D" w14:textId="77777777" w:rsidR="005A6DD5" w:rsidRDefault="005A6DD5" w:rsidP="007D33E6"/>
        </w:tc>
      </w:tr>
      <w:tr w:rsidR="005A6DD5" w14:paraId="2D5891E4" w14:textId="77777777" w:rsidTr="007D33E6">
        <w:tc>
          <w:tcPr>
            <w:tcW w:w="9508" w:type="dxa"/>
          </w:tcPr>
          <w:p w14:paraId="3BF47C7D" w14:textId="77777777" w:rsidR="005A6DD5" w:rsidRDefault="005A6DD5" w:rsidP="007D33E6"/>
        </w:tc>
      </w:tr>
      <w:tr w:rsidR="005A6DD5" w14:paraId="1FD49C8A" w14:textId="77777777" w:rsidTr="007D33E6">
        <w:tc>
          <w:tcPr>
            <w:tcW w:w="9508" w:type="dxa"/>
          </w:tcPr>
          <w:p w14:paraId="39E1A06F" w14:textId="77777777" w:rsidR="005A6DD5" w:rsidRDefault="005A6DD5" w:rsidP="007D33E6"/>
        </w:tc>
      </w:tr>
      <w:tr w:rsidR="005A6DD5" w14:paraId="47C43D4E" w14:textId="77777777" w:rsidTr="007D33E6">
        <w:tc>
          <w:tcPr>
            <w:tcW w:w="9508" w:type="dxa"/>
          </w:tcPr>
          <w:p w14:paraId="3A862849" w14:textId="77777777" w:rsidR="005A6DD5" w:rsidRDefault="005A6DD5" w:rsidP="007D33E6"/>
        </w:tc>
      </w:tr>
    </w:tbl>
    <w:p w14:paraId="0B17A0EB" w14:textId="77777777" w:rsidR="005A6DD5" w:rsidRDefault="005A6DD5" w:rsidP="005A6DD5"/>
    <w:p w14:paraId="2CF92414" w14:textId="0A2FD3EE" w:rsidR="005A6DD5" w:rsidRDefault="009B64F0" w:rsidP="006B073C">
      <w:r>
        <w:t xml:space="preserve">8 </w:t>
      </w:r>
      <w:r w:rsidR="005A6DD5">
        <w:t xml:space="preserve">Why is it important to involve a supervisor in problem-solving in cases where the problem poses a risk to safety or health?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5A6DD5" w14:paraId="5320E7D5" w14:textId="77777777" w:rsidTr="007D33E6">
        <w:tc>
          <w:tcPr>
            <w:tcW w:w="9508" w:type="dxa"/>
          </w:tcPr>
          <w:p w14:paraId="4E70A96F" w14:textId="77777777" w:rsidR="005A6DD5" w:rsidRDefault="005A6DD5" w:rsidP="007D33E6"/>
        </w:tc>
      </w:tr>
      <w:tr w:rsidR="005A6DD5" w14:paraId="07B22920" w14:textId="77777777" w:rsidTr="007D33E6">
        <w:tc>
          <w:tcPr>
            <w:tcW w:w="9508" w:type="dxa"/>
          </w:tcPr>
          <w:p w14:paraId="306AAE6C" w14:textId="77777777" w:rsidR="005A6DD5" w:rsidRDefault="005A6DD5" w:rsidP="007D33E6"/>
        </w:tc>
      </w:tr>
      <w:tr w:rsidR="005A6DD5" w14:paraId="30EEE7D4" w14:textId="77777777" w:rsidTr="007D33E6">
        <w:tc>
          <w:tcPr>
            <w:tcW w:w="9508" w:type="dxa"/>
          </w:tcPr>
          <w:p w14:paraId="58E05377" w14:textId="77777777" w:rsidR="005A6DD5" w:rsidRDefault="005A6DD5" w:rsidP="007D33E6"/>
        </w:tc>
      </w:tr>
      <w:tr w:rsidR="005A6DD5" w14:paraId="3E03F318" w14:textId="77777777" w:rsidTr="007D33E6">
        <w:tc>
          <w:tcPr>
            <w:tcW w:w="9508" w:type="dxa"/>
          </w:tcPr>
          <w:p w14:paraId="5840838F" w14:textId="77777777" w:rsidR="005A6DD5" w:rsidRDefault="005A6DD5" w:rsidP="007D33E6"/>
        </w:tc>
      </w:tr>
      <w:tr w:rsidR="005A6DD5" w14:paraId="4999B3D8" w14:textId="77777777" w:rsidTr="007D33E6">
        <w:tc>
          <w:tcPr>
            <w:tcW w:w="9508" w:type="dxa"/>
          </w:tcPr>
          <w:p w14:paraId="3891BA02" w14:textId="77777777" w:rsidR="005A6DD5" w:rsidRDefault="005A6DD5" w:rsidP="007D33E6"/>
        </w:tc>
      </w:tr>
    </w:tbl>
    <w:p w14:paraId="1E76DE96" w14:textId="7FC8E2A0" w:rsidR="005A6DD5" w:rsidRDefault="005A6DD5" w:rsidP="005A6DD5"/>
    <w:p w14:paraId="58AB0EC8" w14:textId="64D97C20" w:rsidR="005A6DD5" w:rsidRDefault="005A6DD5" w:rsidP="005A6DD5"/>
    <w:p w14:paraId="067BC22D" w14:textId="77777777" w:rsidR="005A6DD5" w:rsidRDefault="005A6DD5" w:rsidP="005A6DD5"/>
    <w:p w14:paraId="2C61B5DF" w14:textId="77777777" w:rsidR="009B64F0" w:rsidRDefault="009B64F0" w:rsidP="006B073C"/>
    <w:p w14:paraId="6FF1E099" w14:textId="1EB82E55" w:rsidR="005A6DD5" w:rsidRDefault="009B64F0" w:rsidP="006B073C">
      <w:r>
        <w:lastRenderedPageBreak/>
        <w:t xml:space="preserve">9 </w:t>
      </w:r>
      <w:r w:rsidR="005A6DD5">
        <w:t xml:space="preserve">How can effective communication with supervisors help in problem-solving as a tradesperson?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5A6DD5" w14:paraId="4A819C24" w14:textId="77777777" w:rsidTr="007D33E6">
        <w:tc>
          <w:tcPr>
            <w:tcW w:w="9508" w:type="dxa"/>
          </w:tcPr>
          <w:p w14:paraId="5F43E3A8" w14:textId="77777777" w:rsidR="005A6DD5" w:rsidRDefault="005A6DD5" w:rsidP="007D33E6"/>
        </w:tc>
      </w:tr>
      <w:tr w:rsidR="005A6DD5" w14:paraId="3AEE1FCB" w14:textId="77777777" w:rsidTr="007D33E6">
        <w:tc>
          <w:tcPr>
            <w:tcW w:w="9508" w:type="dxa"/>
          </w:tcPr>
          <w:p w14:paraId="694FF16F" w14:textId="77777777" w:rsidR="005A6DD5" w:rsidRDefault="005A6DD5" w:rsidP="007D33E6"/>
        </w:tc>
      </w:tr>
      <w:tr w:rsidR="005A6DD5" w14:paraId="16E4ABD5" w14:textId="77777777" w:rsidTr="007D33E6">
        <w:tc>
          <w:tcPr>
            <w:tcW w:w="9508" w:type="dxa"/>
          </w:tcPr>
          <w:p w14:paraId="5C467ADF" w14:textId="77777777" w:rsidR="005A6DD5" w:rsidRDefault="005A6DD5" w:rsidP="007D33E6"/>
        </w:tc>
      </w:tr>
      <w:tr w:rsidR="005A6DD5" w14:paraId="7E57C16C" w14:textId="77777777" w:rsidTr="007D33E6">
        <w:tc>
          <w:tcPr>
            <w:tcW w:w="9508" w:type="dxa"/>
          </w:tcPr>
          <w:p w14:paraId="5DA0D6A8" w14:textId="77777777" w:rsidR="005A6DD5" w:rsidRDefault="005A6DD5" w:rsidP="007D33E6"/>
        </w:tc>
      </w:tr>
      <w:tr w:rsidR="005A6DD5" w14:paraId="41D0BBFE" w14:textId="77777777" w:rsidTr="007D33E6">
        <w:tc>
          <w:tcPr>
            <w:tcW w:w="9508" w:type="dxa"/>
          </w:tcPr>
          <w:p w14:paraId="07A436A3" w14:textId="77777777" w:rsidR="005A6DD5" w:rsidRDefault="005A6DD5" w:rsidP="007D33E6"/>
        </w:tc>
      </w:tr>
      <w:bookmarkEnd w:id="1"/>
    </w:tbl>
    <w:p w14:paraId="318658CC" w14:textId="77777777" w:rsidR="005A6DD5" w:rsidRDefault="005A6DD5" w:rsidP="005A6DD5">
      <w:pPr>
        <w:pStyle w:val="ListParagraph"/>
      </w:pPr>
    </w:p>
    <w:sectPr w:rsidR="005A6DD5" w:rsidSect="004C13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F7A67" w14:textId="77777777" w:rsidR="00257BCA" w:rsidRDefault="00257BCA">
      <w:pPr>
        <w:spacing w:before="0" w:after="0"/>
      </w:pPr>
      <w:r>
        <w:separator/>
      </w:r>
    </w:p>
  </w:endnote>
  <w:endnote w:type="continuationSeparator" w:id="0">
    <w:p w14:paraId="34646846" w14:textId="77777777" w:rsidR="00257BCA" w:rsidRDefault="00257BC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F57C5" w14:textId="77777777" w:rsidR="006D2D90" w:rsidRDefault="006D2D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78475589" w:rsidR="000229ED" w:rsidRPr="00F03E33" w:rsidRDefault="006D2D9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ins w:id="2" w:author="Charlie Evans" w:date="2026-01-26T17:00:00Z" w16du:dateUtc="2026-01-26T17:00:00Z">
      <w:r w:rsidR="002E3078">
        <w:rPr>
          <w:rFonts w:cs="Arial"/>
        </w:rPr>
        <w:t xml:space="preserve">City &amp; Guilds Limited. </w:t>
      </w:r>
    </w:ins>
    <w:del w:id="3" w:author="Charlie Evans" w:date="2026-01-26T17:00:00Z" w16du:dateUtc="2026-01-26T17:00:00Z">
      <w:r w:rsidDel="002E3078">
        <w:rPr>
          <w:rFonts w:cs="Arial"/>
        </w:rPr>
        <w:delText>2023 City and Guilds of London Institute</w:delText>
      </w:r>
      <w:r w:rsidRPr="004B6E5D" w:rsidDel="002E3078">
        <w:rPr>
          <w:rFonts w:cs="Arial"/>
        </w:rPr>
        <w:delText xml:space="preserve">. </w:delText>
      </w:r>
    </w:del>
    <w:r w:rsidRPr="004B6E5D">
      <w:rPr>
        <w:rFonts w:cs="Arial"/>
      </w:rPr>
      <w:t>All rights reserved.</w:t>
    </w:r>
    <w:r w:rsidR="000229ED" w:rsidRPr="001C75AD">
      <w:rPr>
        <w:rFonts w:cs="Arial"/>
      </w:rPr>
      <w:tab/>
    </w:r>
    <w:r w:rsidR="000229ED" w:rsidRPr="001C75AD">
      <w:rPr>
        <w:rFonts w:cs="Arial"/>
      </w:rPr>
      <w:t xml:space="preserve">Page </w:t>
    </w:r>
    <w:r w:rsidR="000229ED">
      <w:fldChar w:fldCharType="begin"/>
    </w:r>
    <w:r w:rsidR="000229ED">
      <w:instrText xml:space="preserve"> PAGE   \* MERGEFORMAT </w:instrText>
    </w:r>
    <w:r w:rsidR="000229ED">
      <w:fldChar w:fldCharType="separate"/>
    </w:r>
    <w:r w:rsidR="009B64F0">
      <w:rPr>
        <w:noProof/>
      </w:rPr>
      <w:t>3</w:t>
    </w:r>
    <w:r w:rsidR="000229ED">
      <w:rPr>
        <w:rFonts w:cs="Arial"/>
        <w:noProof/>
      </w:rPr>
      <w:fldChar w:fldCharType="end"/>
    </w:r>
    <w:r w:rsidR="000229ED" w:rsidRPr="001C75AD">
      <w:rPr>
        <w:rFonts w:cs="Arial"/>
      </w:rPr>
      <w:t xml:space="preserve"> of </w:t>
    </w:r>
    <w:fldSimple w:instr=" NUMPAGES   \* MERGEFORMAT ">
      <w:r w:rsidR="009B64F0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5092F" w14:textId="77777777" w:rsidR="006D2D90" w:rsidRDefault="006D2D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0712D" w14:textId="77777777" w:rsidR="00257BCA" w:rsidRDefault="00257BCA">
      <w:pPr>
        <w:spacing w:before="0" w:after="0"/>
      </w:pPr>
      <w:r>
        <w:separator/>
      </w:r>
    </w:p>
  </w:footnote>
  <w:footnote w:type="continuationSeparator" w:id="0">
    <w:p w14:paraId="46DCF101" w14:textId="77777777" w:rsidR="00257BCA" w:rsidRDefault="00257BC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44799" w14:textId="77777777" w:rsidR="006D2D90" w:rsidRDefault="006D2D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0E782787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8B0545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 xml:space="preserve">Worksheet </w:t>
    </w:r>
    <w:r w:rsidR="00A1036E">
      <w:rPr>
        <w:color w:val="0077E3"/>
        <w:sz w:val="24"/>
        <w:szCs w:val="28"/>
      </w:rPr>
      <w:t>13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1F1E6" w14:textId="77777777" w:rsidR="006D2D90" w:rsidRDefault="006D2D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7332"/>
    <w:multiLevelType w:val="hybridMultilevel"/>
    <w:tmpl w:val="1CE4D4AC"/>
    <w:lvl w:ilvl="0" w:tplc="6F22EE4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F1A8E"/>
    <w:multiLevelType w:val="hybridMultilevel"/>
    <w:tmpl w:val="930496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841B26"/>
    <w:multiLevelType w:val="hybridMultilevel"/>
    <w:tmpl w:val="FFE6CD5E"/>
    <w:lvl w:ilvl="0" w:tplc="2FD8E87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933FDD"/>
    <w:multiLevelType w:val="hybridMultilevel"/>
    <w:tmpl w:val="AF14278C"/>
    <w:lvl w:ilvl="0" w:tplc="939A1A9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A473CA"/>
    <w:multiLevelType w:val="hybridMultilevel"/>
    <w:tmpl w:val="1F320746"/>
    <w:lvl w:ilvl="0" w:tplc="797268A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535407">
    <w:abstractNumId w:val="6"/>
  </w:num>
  <w:num w:numId="2" w16cid:durableId="764229857">
    <w:abstractNumId w:val="18"/>
  </w:num>
  <w:num w:numId="3" w16cid:durableId="551430141">
    <w:abstractNumId w:val="26"/>
  </w:num>
  <w:num w:numId="4" w16cid:durableId="1975745991">
    <w:abstractNumId w:val="20"/>
  </w:num>
  <w:num w:numId="5" w16cid:durableId="1269316385">
    <w:abstractNumId w:val="9"/>
  </w:num>
  <w:num w:numId="6" w16cid:durableId="23748478">
    <w:abstractNumId w:val="19"/>
  </w:num>
  <w:num w:numId="7" w16cid:durableId="1192953812">
    <w:abstractNumId w:val="9"/>
  </w:num>
  <w:num w:numId="8" w16cid:durableId="1787693240">
    <w:abstractNumId w:val="3"/>
  </w:num>
  <w:num w:numId="9" w16cid:durableId="1273825681">
    <w:abstractNumId w:val="9"/>
    <w:lvlOverride w:ilvl="0">
      <w:startOverride w:val="1"/>
    </w:lvlOverride>
  </w:num>
  <w:num w:numId="10" w16cid:durableId="1218081251">
    <w:abstractNumId w:val="21"/>
  </w:num>
  <w:num w:numId="11" w16cid:durableId="1648438267">
    <w:abstractNumId w:val="17"/>
  </w:num>
  <w:num w:numId="12" w16cid:durableId="1616868975">
    <w:abstractNumId w:val="7"/>
  </w:num>
  <w:num w:numId="13" w16cid:durableId="1970668438">
    <w:abstractNumId w:val="15"/>
  </w:num>
  <w:num w:numId="14" w16cid:durableId="1458601656">
    <w:abstractNumId w:val="23"/>
  </w:num>
  <w:num w:numId="15" w16cid:durableId="1734549837">
    <w:abstractNumId w:val="13"/>
  </w:num>
  <w:num w:numId="16" w16cid:durableId="991568176">
    <w:abstractNumId w:val="8"/>
  </w:num>
  <w:num w:numId="17" w16cid:durableId="485317733">
    <w:abstractNumId w:val="28"/>
  </w:num>
  <w:num w:numId="18" w16cid:durableId="1899710018">
    <w:abstractNumId w:val="29"/>
  </w:num>
  <w:num w:numId="19" w16cid:durableId="696583999">
    <w:abstractNumId w:val="5"/>
  </w:num>
  <w:num w:numId="20" w16cid:durableId="114492517">
    <w:abstractNumId w:val="4"/>
  </w:num>
  <w:num w:numId="21" w16cid:durableId="1095318964">
    <w:abstractNumId w:val="11"/>
  </w:num>
  <w:num w:numId="22" w16cid:durableId="370761418">
    <w:abstractNumId w:val="11"/>
    <w:lvlOverride w:ilvl="0">
      <w:startOverride w:val="1"/>
    </w:lvlOverride>
  </w:num>
  <w:num w:numId="23" w16cid:durableId="526069857">
    <w:abstractNumId w:val="27"/>
  </w:num>
  <w:num w:numId="24" w16cid:durableId="201669628">
    <w:abstractNumId w:val="11"/>
    <w:lvlOverride w:ilvl="0">
      <w:startOverride w:val="1"/>
    </w:lvlOverride>
  </w:num>
  <w:num w:numId="25" w16cid:durableId="1974866807">
    <w:abstractNumId w:val="11"/>
    <w:lvlOverride w:ilvl="0">
      <w:startOverride w:val="1"/>
    </w:lvlOverride>
  </w:num>
  <w:num w:numId="26" w16cid:durableId="239608787">
    <w:abstractNumId w:val="12"/>
  </w:num>
  <w:num w:numId="27" w16cid:durableId="494338662">
    <w:abstractNumId w:val="24"/>
  </w:num>
  <w:num w:numId="28" w16cid:durableId="1343387951">
    <w:abstractNumId w:val="11"/>
    <w:lvlOverride w:ilvl="0">
      <w:startOverride w:val="1"/>
    </w:lvlOverride>
  </w:num>
  <w:num w:numId="29" w16cid:durableId="901794714">
    <w:abstractNumId w:val="25"/>
  </w:num>
  <w:num w:numId="30" w16cid:durableId="568929602">
    <w:abstractNumId w:val="11"/>
  </w:num>
  <w:num w:numId="31" w16cid:durableId="1600212756">
    <w:abstractNumId w:val="11"/>
    <w:lvlOverride w:ilvl="0">
      <w:startOverride w:val="1"/>
    </w:lvlOverride>
  </w:num>
  <w:num w:numId="32" w16cid:durableId="696613748">
    <w:abstractNumId w:val="11"/>
    <w:lvlOverride w:ilvl="0">
      <w:startOverride w:val="1"/>
    </w:lvlOverride>
  </w:num>
  <w:num w:numId="33" w16cid:durableId="955059449">
    <w:abstractNumId w:val="0"/>
  </w:num>
  <w:num w:numId="34" w16cid:durableId="468284505">
    <w:abstractNumId w:val="14"/>
  </w:num>
  <w:num w:numId="35" w16cid:durableId="78408974">
    <w:abstractNumId w:val="1"/>
  </w:num>
  <w:num w:numId="36" w16cid:durableId="1882396667">
    <w:abstractNumId w:val="10"/>
  </w:num>
  <w:num w:numId="37" w16cid:durableId="1843280458">
    <w:abstractNumId w:val="2"/>
  </w:num>
  <w:num w:numId="38" w16cid:durableId="1906453458">
    <w:abstractNumId w:val="16"/>
  </w:num>
  <w:num w:numId="39" w16cid:durableId="456026247">
    <w:abstractNumId w:val="22"/>
  </w:num>
  <w:num w:numId="40" w16cid:durableId="1663390420">
    <w:abstractNumId w:val="3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arlie Evans">
    <w15:presenceInfo w15:providerId="AD" w15:userId="S::charlie.evans@cityandguilds.com::9964b21c-b77c-4334-8083-162c4eec65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revisionView w:markup="0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33BD"/>
    <w:rsid w:val="000229ED"/>
    <w:rsid w:val="000279EA"/>
    <w:rsid w:val="00082C62"/>
    <w:rsid w:val="000B231F"/>
    <w:rsid w:val="000B68BE"/>
    <w:rsid w:val="000E194B"/>
    <w:rsid w:val="000E43B2"/>
    <w:rsid w:val="00110217"/>
    <w:rsid w:val="001155AE"/>
    <w:rsid w:val="00152AC3"/>
    <w:rsid w:val="00156AF3"/>
    <w:rsid w:val="0019491D"/>
    <w:rsid w:val="001C3EC7"/>
    <w:rsid w:val="001F74AD"/>
    <w:rsid w:val="00203297"/>
    <w:rsid w:val="00257BCA"/>
    <w:rsid w:val="002D07A8"/>
    <w:rsid w:val="002E3078"/>
    <w:rsid w:val="00326075"/>
    <w:rsid w:val="003405EA"/>
    <w:rsid w:val="00381425"/>
    <w:rsid w:val="003900EE"/>
    <w:rsid w:val="00404B31"/>
    <w:rsid w:val="00474F67"/>
    <w:rsid w:val="0048500D"/>
    <w:rsid w:val="004C1393"/>
    <w:rsid w:val="00524E1B"/>
    <w:rsid w:val="00582307"/>
    <w:rsid w:val="005A6DD5"/>
    <w:rsid w:val="006135C0"/>
    <w:rsid w:val="00637AF1"/>
    <w:rsid w:val="006642FD"/>
    <w:rsid w:val="006807B0"/>
    <w:rsid w:val="00691B95"/>
    <w:rsid w:val="006B073C"/>
    <w:rsid w:val="006B798A"/>
    <w:rsid w:val="006C5A8A"/>
    <w:rsid w:val="006D2D90"/>
    <w:rsid w:val="006D3AA3"/>
    <w:rsid w:val="006D4994"/>
    <w:rsid w:val="006E1028"/>
    <w:rsid w:val="006E19C2"/>
    <w:rsid w:val="006F4E8B"/>
    <w:rsid w:val="006F7BAF"/>
    <w:rsid w:val="0072521F"/>
    <w:rsid w:val="00736D29"/>
    <w:rsid w:val="0075329F"/>
    <w:rsid w:val="00797FA7"/>
    <w:rsid w:val="00827705"/>
    <w:rsid w:val="00867725"/>
    <w:rsid w:val="008C1F1C"/>
    <w:rsid w:val="008D47A6"/>
    <w:rsid w:val="009975A0"/>
    <w:rsid w:val="009A76AF"/>
    <w:rsid w:val="009B64F0"/>
    <w:rsid w:val="009C5C6E"/>
    <w:rsid w:val="00A1036E"/>
    <w:rsid w:val="00A2454C"/>
    <w:rsid w:val="00A647CE"/>
    <w:rsid w:val="00A74824"/>
    <w:rsid w:val="00AE245C"/>
    <w:rsid w:val="00B054EC"/>
    <w:rsid w:val="00B2548D"/>
    <w:rsid w:val="00B74FBA"/>
    <w:rsid w:val="00B877E9"/>
    <w:rsid w:val="00BE2C21"/>
    <w:rsid w:val="00BF1E81"/>
    <w:rsid w:val="00C01D20"/>
    <w:rsid w:val="00C202BF"/>
    <w:rsid w:val="00C858D7"/>
    <w:rsid w:val="00CE2CE5"/>
    <w:rsid w:val="00CF1BE9"/>
    <w:rsid w:val="00D073BC"/>
    <w:rsid w:val="00D20401"/>
    <w:rsid w:val="00D33C1F"/>
    <w:rsid w:val="00D56B82"/>
    <w:rsid w:val="00D94529"/>
    <w:rsid w:val="00DA2485"/>
    <w:rsid w:val="00DA3B76"/>
    <w:rsid w:val="00DE29A8"/>
    <w:rsid w:val="00E53896"/>
    <w:rsid w:val="00E71555"/>
    <w:rsid w:val="00E92DD0"/>
    <w:rsid w:val="00EA302D"/>
    <w:rsid w:val="00EF56D9"/>
    <w:rsid w:val="00F03E33"/>
    <w:rsid w:val="00F06FBB"/>
    <w:rsid w:val="00F15749"/>
    <w:rsid w:val="00F42A36"/>
    <w:rsid w:val="00F7087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8E87F905-4B0C-4EB5-8EB8-C2889155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827705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580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754782758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71619593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38963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8359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29972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195</Words>
  <Characters>1081</Characters>
  <Application>Microsoft Office Word</Application>
  <DocSecurity>4</DocSecurity>
  <Lines>83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Charlie Evans</cp:lastModifiedBy>
  <cp:revision>2</cp:revision>
  <cp:lastPrinted>2023-03-14T16:05:00Z</cp:lastPrinted>
  <dcterms:created xsi:type="dcterms:W3CDTF">2026-01-26T17:00:00Z</dcterms:created>
  <dcterms:modified xsi:type="dcterms:W3CDTF">2026-01-26T17:00:00Z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